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02667" w14:textId="5B5D9086" w:rsidR="00E618AD" w:rsidRDefault="00F169E8" w:rsidP="00F169E8">
      <w:pPr>
        <w:spacing w:line="0" w:lineRule="atLeast"/>
      </w:pPr>
      <w:r w:rsidRPr="00FA303A">
        <w:rPr>
          <w:rFonts w:hint="eastAsia"/>
        </w:rPr>
        <w:t>様式</w:t>
      </w:r>
      <w:r w:rsidR="00972BDF" w:rsidRPr="00FA303A">
        <w:rPr>
          <w:rFonts w:hint="eastAsia"/>
        </w:rPr>
        <w:t>２</w:t>
      </w:r>
    </w:p>
    <w:p w14:paraId="1EFDFE88" w14:textId="1D49C2F6" w:rsidR="00F169E8" w:rsidRDefault="00F169E8" w:rsidP="00F169E8">
      <w:pPr>
        <w:ind w:left="210"/>
        <w:jc w:val="right"/>
      </w:pPr>
      <w:r>
        <w:rPr>
          <w:rFonts w:hint="eastAsia"/>
        </w:rPr>
        <w:t xml:space="preserve">　</w:t>
      </w:r>
      <w:r w:rsidR="00D404AC">
        <w:rPr>
          <w:rFonts w:hint="eastAsia"/>
        </w:rPr>
        <w:t xml:space="preserve">令和　</w:t>
      </w:r>
      <w:r>
        <w:rPr>
          <w:rFonts w:hint="eastAsia"/>
        </w:rPr>
        <w:t xml:space="preserve">　年　　月　　日</w:t>
      </w:r>
    </w:p>
    <w:p w14:paraId="5FA4242D" w14:textId="77777777" w:rsidR="00B3531D" w:rsidRDefault="007F16AE" w:rsidP="00711093">
      <w:pPr>
        <w:rPr>
          <w:ins w:id="0" w:author="Administrator" w:date="2024-06-05T09:00:00Z"/>
        </w:rPr>
      </w:pPr>
      <w:ins w:id="1" w:author="Administrator" w:date="2024-06-04T11:53:00Z">
        <w:r>
          <w:rPr>
            <w:rFonts w:hint="eastAsia"/>
          </w:rPr>
          <w:t xml:space="preserve">　</w:t>
        </w:r>
      </w:ins>
    </w:p>
    <w:p w14:paraId="111A7B54" w14:textId="06BB6F29" w:rsidR="00711093" w:rsidDel="00B3531D" w:rsidRDefault="00B3531D" w:rsidP="00711093">
      <w:pPr>
        <w:rPr>
          <w:del w:id="2" w:author="Administrator" w:date="2024-06-05T09:00:00Z"/>
        </w:rPr>
      </w:pPr>
      <w:ins w:id="3" w:author="Administrator" w:date="2024-06-05T09:00:00Z">
        <w:r>
          <w:rPr>
            <w:rFonts w:hint="eastAsia"/>
          </w:rPr>
          <w:t>（あて先）</w:t>
        </w:r>
      </w:ins>
      <w:bookmarkStart w:id="4" w:name="_GoBack"/>
      <w:bookmarkEnd w:id="4"/>
    </w:p>
    <w:p w14:paraId="3FFA09C7" w14:textId="5507E801" w:rsidR="00711093" w:rsidRPr="00352497" w:rsidRDefault="0036426D" w:rsidP="00B3531D">
      <w:pPr>
        <w:rPr>
          <w:szCs w:val="21"/>
        </w:rPr>
        <w:pPrChange w:id="5" w:author="Administrator" w:date="2024-06-05T09:00:00Z">
          <w:pPr>
            <w:ind w:left="210"/>
          </w:pPr>
        </w:pPrChange>
      </w:pPr>
      <w:r>
        <w:rPr>
          <w:rFonts w:hint="eastAsia"/>
          <w:szCs w:val="21"/>
        </w:rPr>
        <w:t>山形市</w:t>
      </w:r>
      <w:r w:rsidR="006F5115">
        <w:rPr>
          <w:rFonts w:hint="eastAsia"/>
          <w:szCs w:val="21"/>
        </w:rPr>
        <w:t>長</w:t>
      </w:r>
      <w:del w:id="6" w:author="Administrator" w:date="2024-05-30T08:49:00Z">
        <w:r w:rsidR="00727B41" w:rsidDel="00C579B5">
          <w:rPr>
            <w:rFonts w:hint="eastAsia"/>
            <w:szCs w:val="21"/>
          </w:rPr>
          <w:delText xml:space="preserve">　様</w:delText>
        </w:r>
      </w:del>
    </w:p>
    <w:p w14:paraId="7655DCF9" w14:textId="77777777" w:rsidR="00711093" w:rsidRPr="00352497" w:rsidRDefault="00711093" w:rsidP="00711093">
      <w:pPr>
        <w:jc w:val="left"/>
        <w:rPr>
          <w:rFonts w:ascii="ＭＳ 明朝" w:hAnsi="ＭＳ 明朝" w:cs="MS-Mincho"/>
          <w:spacing w:val="6"/>
          <w:kern w:val="0"/>
          <w:sz w:val="24"/>
          <w:szCs w:val="24"/>
        </w:rPr>
      </w:pPr>
    </w:p>
    <w:p w14:paraId="2C585D58" w14:textId="7FD45475" w:rsidR="000E0AC6" w:rsidRPr="000E0AC6" w:rsidRDefault="000E0AC6" w:rsidP="000E0AC6">
      <w:pPr>
        <w:ind w:right="840" w:firstLineChars="1800" w:firstLine="3780"/>
        <w:rPr>
          <w:rFonts w:asciiTheme="minorHAnsi" w:eastAsiaTheme="minorEastAsia" w:hAnsiTheme="minorHAnsi" w:cstheme="minorBidi"/>
          <w:szCs w:val="21"/>
        </w:rPr>
      </w:pPr>
      <w:r w:rsidRPr="000E0AC6">
        <w:rPr>
          <w:rFonts w:asciiTheme="minorHAnsi" w:eastAsiaTheme="minorEastAsia" w:hAnsiTheme="minorHAnsi" w:cstheme="minorBidi" w:hint="eastAsia"/>
          <w:szCs w:val="21"/>
        </w:rPr>
        <w:t xml:space="preserve">住　　　　</w:t>
      </w:r>
      <w:r>
        <w:rPr>
          <w:rFonts w:asciiTheme="minorHAnsi" w:eastAsiaTheme="minorEastAsia" w:hAnsiTheme="minorHAnsi" w:cstheme="minorBidi" w:hint="eastAsia"/>
          <w:szCs w:val="21"/>
        </w:rPr>
        <w:t xml:space="preserve">　　</w:t>
      </w:r>
      <w:r w:rsidRPr="000E0AC6">
        <w:rPr>
          <w:rFonts w:asciiTheme="minorHAnsi" w:eastAsiaTheme="minorEastAsia" w:hAnsiTheme="minorHAnsi" w:cstheme="minorBidi" w:hint="eastAsia"/>
          <w:szCs w:val="21"/>
        </w:rPr>
        <w:t>所</w:t>
      </w:r>
    </w:p>
    <w:p w14:paraId="5501C88B" w14:textId="3C1E437C" w:rsidR="000E0AC6" w:rsidRPr="000E0AC6" w:rsidRDefault="000E0AC6" w:rsidP="000E0AC6">
      <w:pPr>
        <w:ind w:right="840"/>
        <w:rPr>
          <w:rFonts w:asciiTheme="minorHAnsi" w:eastAsiaTheme="minorEastAsia" w:hAnsiTheme="minorHAnsi" w:cstheme="minorBidi"/>
          <w:szCs w:val="21"/>
        </w:rPr>
      </w:pPr>
      <w:r w:rsidRPr="000E0AC6">
        <w:rPr>
          <w:rFonts w:asciiTheme="minorHAnsi" w:eastAsiaTheme="minorEastAsia" w:hAnsiTheme="minorHAnsi" w:cstheme="minorBidi" w:hint="eastAsia"/>
          <w:szCs w:val="21"/>
        </w:rPr>
        <w:t xml:space="preserve">　　　　　　　　　　　　　</w:t>
      </w:r>
      <w:r>
        <w:rPr>
          <w:rFonts w:asciiTheme="minorHAnsi" w:eastAsiaTheme="minorEastAsia" w:hAnsiTheme="minorHAnsi" w:cstheme="minorBidi" w:hint="eastAsia"/>
          <w:szCs w:val="21"/>
        </w:rPr>
        <w:t xml:space="preserve">　　　　　</w:t>
      </w:r>
      <w:r w:rsidRPr="000E0AC6">
        <w:rPr>
          <w:rFonts w:asciiTheme="minorHAnsi" w:eastAsiaTheme="minorEastAsia" w:hAnsiTheme="minorHAnsi" w:cstheme="minorBidi" w:hint="eastAsia"/>
          <w:spacing w:val="3"/>
          <w:w w:val="88"/>
          <w:kern w:val="0"/>
          <w:szCs w:val="21"/>
          <w:fitText w:val="1680" w:id="-2078491904"/>
        </w:rPr>
        <w:t>法人名又は事業者</w:t>
      </w:r>
      <w:r w:rsidRPr="000E0AC6">
        <w:rPr>
          <w:rFonts w:asciiTheme="minorHAnsi" w:eastAsiaTheme="minorEastAsia" w:hAnsiTheme="minorHAnsi" w:cstheme="minorBidi" w:hint="eastAsia"/>
          <w:spacing w:val="-10"/>
          <w:w w:val="88"/>
          <w:kern w:val="0"/>
          <w:szCs w:val="21"/>
          <w:fitText w:val="1680" w:id="-2078491904"/>
        </w:rPr>
        <w:t>名</w:t>
      </w:r>
    </w:p>
    <w:p w14:paraId="40775297" w14:textId="2B5C44C2" w:rsidR="000E0AC6" w:rsidRPr="000E0AC6" w:rsidRDefault="000E0AC6" w:rsidP="000E0AC6">
      <w:pPr>
        <w:rPr>
          <w:rFonts w:asciiTheme="minorHAnsi" w:eastAsiaTheme="minorEastAsia" w:hAnsiTheme="minorHAnsi" w:cstheme="minorBidi"/>
          <w:szCs w:val="21"/>
        </w:rPr>
      </w:pPr>
      <w:r w:rsidRPr="000E0AC6">
        <w:rPr>
          <w:rFonts w:asciiTheme="minorHAnsi" w:eastAsiaTheme="minorEastAsia" w:hAnsiTheme="minorHAnsi" w:cstheme="minorBidi" w:hint="eastAsia"/>
          <w:szCs w:val="21"/>
        </w:rPr>
        <w:t xml:space="preserve">　　　　　　　　　　　　　</w:t>
      </w:r>
      <w:r>
        <w:rPr>
          <w:rFonts w:asciiTheme="minorHAnsi" w:eastAsiaTheme="minorEastAsia" w:hAnsiTheme="minorHAnsi" w:cstheme="minorBidi" w:hint="eastAsia"/>
          <w:szCs w:val="21"/>
        </w:rPr>
        <w:t xml:space="preserve">　　　　　</w:t>
      </w:r>
      <w:r w:rsidRPr="000E0AC6">
        <w:rPr>
          <w:rFonts w:asciiTheme="minorHAnsi" w:eastAsiaTheme="minorEastAsia" w:hAnsiTheme="minorHAnsi" w:cstheme="minorBidi" w:hint="eastAsia"/>
          <w:spacing w:val="42"/>
          <w:kern w:val="0"/>
          <w:szCs w:val="21"/>
          <w:fitText w:val="1680" w:id="-2078491903"/>
        </w:rPr>
        <w:t>代表者職氏</w:t>
      </w:r>
      <w:r w:rsidRPr="000E0AC6">
        <w:rPr>
          <w:rFonts w:asciiTheme="minorHAnsi" w:eastAsiaTheme="minorEastAsia" w:hAnsiTheme="minorHAnsi" w:cstheme="minorBidi" w:hint="eastAsia"/>
          <w:kern w:val="0"/>
          <w:szCs w:val="21"/>
          <w:fitText w:val="1680" w:id="-2078491903"/>
        </w:rPr>
        <w:t>名</w:t>
      </w:r>
      <w:r w:rsidRPr="000E0AC6">
        <w:rPr>
          <w:rFonts w:asciiTheme="minorHAnsi" w:eastAsiaTheme="minorEastAsia" w:hAnsiTheme="minorHAnsi" w:cstheme="minorBidi" w:hint="eastAsia"/>
          <w:kern w:val="0"/>
          <w:szCs w:val="21"/>
        </w:rPr>
        <w:t xml:space="preserve">　　　　　　　　　　　　</w:t>
      </w:r>
      <w:r>
        <w:rPr>
          <w:rFonts w:asciiTheme="minorHAnsi" w:eastAsiaTheme="minorEastAsia" w:hAnsiTheme="minorHAnsi" w:cstheme="minorBidi" w:hint="eastAsia"/>
          <w:kern w:val="0"/>
          <w:szCs w:val="21"/>
        </w:rPr>
        <w:t xml:space="preserve">　　　</w:t>
      </w:r>
      <w:r w:rsidRPr="000E0AC6">
        <w:rPr>
          <w:rFonts w:asciiTheme="minorHAnsi" w:eastAsiaTheme="minorEastAsia" w:hAnsiTheme="minorHAnsi" w:cstheme="minorBidi" w:hint="eastAsia"/>
          <w:kern w:val="0"/>
          <w:szCs w:val="21"/>
        </w:rPr>
        <w:t xml:space="preserve">　</w:t>
      </w:r>
    </w:p>
    <w:p w14:paraId="50977D35" w14:textId="77777777" w:rsidR="003807C3" w:rsidRPr="000E0AC6" w:rsidRDefault="003807C3" w:rsidP="000E0AC6">
      <w:pPr>
        <w:ind w:right="840"/>
        <w:rPr>
          <w:szCs w:val="21"/>
        </w:rPr>
      </w:pPr>
    </w:p>
    <w:p w14:paraId="5EAB3584" w14:textId="1828BE74" w:rsidR="00F169E8" w:rsidRPr="00352497" w:rsidRDefault="000546AD" w:rsidP="000546AD">
      <w:pPr>
        <w:jc w:val="center"/>
        <w:rPr>
          <w:rFonts w:ascii="ＭＳ ゴシック" w:eastAsia="ＭＳ ゴシック" w:hAnsi="ＭＳ ゴシック"/>
          <w:b/>
          <w:kern w:val="0"/>
          <w:sz w:val="28"/>
          <w:szCs w:val="28"/>
        </w:rPr>
      </w:pPr>
      <w:r w:rsidRPr="00352497">
        <w:rPr>
          <w:rFonts w:ascii="ＭＳ ゴシック" w:eastAsia="ＭＳ ゴシック" w:hAnsi="ＭＳ ゴシック" w:hint="eastAsia"/>
          <w:b/>
          <w:kern w:val="0"/>
          <w:sz w:val="28"/>
          <w:szCs w:val="28"/>
        </w:rPr>
        <w:t>参</w:t>
      </w:r>
      <w:r w:rsidR="002D3A3B">
        <w:rPr>
          <w:rFonts w:ascii="ＭＳ ゴシック" w:eastAsia="ＭＳ ゴシック" w:hAnsi="ＭＳ ゴシック" w:hint="eastAsia"/>
          <w:b/>
          <w:kern w:val="0"/>
          <w:sz w:val="28"/>
          <w:szCs w:val="28"/>
        </w:rPr>
        <w:t xml:space="preserve"> </w:t>
      </w:r>
      <w:r w:rsidRPr="00352497">
        <w:rPr>
          <w:rFonts w:ascii="ＭＳ ゴシック" w:eastAsia="ＭＳ ゴシック" w:hAnsi="ＭＳ ゴシック" w:hint="eastAsia"/>
          <w:b/>
          <w:kern w:val="0"/>
          <w:sz w:val="28"/>
          <w:szCs w:val="28"/>
        </w:rPr>
        <w:t>加</w:t>
      </w:r>
      <w:r w:rsidR="002D3A3B">
        <w:rPr>
          <w:rFonts w:ascii="ＭＳ ゴシック" w:eastAsia="ＭＳ ゴシック" w:hAnsi="ＭＳ ゴシック" w:hint="eastAsia"/>
          <w:b/>
          <w:kern w:val="0"/>
          <w:sz w:val="28"/>
          <w:szCs w:val="28"/>
        </w:rPr>
        <w:t xml:space="preserve"> </w:t>
      </w:r>
      <w:r w:rsidRPr="00352497">
        <w:rPr>
          <w:rFonts w:ascii="ＭＳ ゴシック" w:eastAsia="ＭＳ ゴシック" w:hAnsi="ＭＳ ゴシック" w:hint="eastAsia"/>
          <w:b/>
          <w:kern w:val="0"/>
          <w:sz w:val="28"/>
          <w:szCs w:val="28"/>
        </w:rPr>
        <w:t>申</w:t>
      </w:r>
      <w:r w:rsidR="002D3A3B">
        <w:rPr>
          <w:rFonts w:ascii="ＭＳ ゴシック" w:eastAsia="ＭＳ ゴシック" w:hAnsi="ＭＳ ゴシック" w:hint="eastAsia"/>
          <w:b/>
          <w:kern w:val="0"/>
          <w:sz w:val="28"/>
          <w:szCs w:val="28"/>
        </w:rPr>
        <w:t xml:space="preserve"> </w:t>
      </w:r>
      <w:r w:rsidRPr="00352497">
        <w:rPr>
          <w:rFonts w:ascii="ＭＳ ゴシック" w:eastAsia="ＭＳ ゴシック" w:hAnsi="ＭＳ ゴシック" w:hint="eastAsia"/>
          <w:b/>
          <w:kern w:val="0"/>
          <w:sz w:val="28"/>
          <w:szCs w:val="28"/>
        </w:rPr>
        <w:t>込</w:t>
      </w:r>
      <w:r w:rsidR="002D3A3B">
        <w:rPr>
          <w:rFonts w:ascii="ＭＳ ゴシック" w:eastAsia="ＭＳ ゴシック" w:hAnsi="ＭＳ ゴシック" w:hint="eastAsia"/>
          <w:b/>
          <w:kern w:val="0"/>
          <w:sz w:val="28"/>
          <w:szCs w:val="28"/>
        </w:rPr>
        <w:t xml:space="preserve"> </w:t>
      </w:r>
      <w:r w:rsidRPr="00352497">
        <w:rPr>
          <w:rFonts w:ascii="ＭＳ ゴシック" w:eastAsia="ＭＳ ゴシック" w:hAnsi="ＭＳ ゴシック" w:hint="eastAsia"/>
          <w:b/>
          <w:kern w:val="0"/>
          <w:sz w:val="28"/>
          <w:szCs w:val="28"/>
        </w:rPr>
        <w:t>書</w:t>
      </w:r>
    </w:p>
    <w:p w14:paraId="3EA9F3EC" w14:textId="77777777" w:rsidR="003807C3" w:rsidRPr="0036426D" w:rsidRDefault="003807C3" w:rsidP="00F169E8">
      <w:pPr>
        <w:rPr>
          <w:szCs w:val="21"/>
        </w:rPr>
      </w:pPr>
    </w:p>
    <w:p w14:paraId="2586F158" w14:textId="1DA1BC23" w:rsidR="00BA63A0" w:rsidRDefault="00E72855" w:rsidP="00F169E8">
      <w:pPr>
        <w:ind w:firstLineChars="100" w:firstLine="210"/>
        <w:rPr>
          <w:szCs w:val="21"/>
        </w:rPr>
      </w:pPr>
      <w:r>
        <w:rPr>
          <w:rFonts w:hint="eastAsia"/>
          <w:szCs w:val="21"/>
        </w:rPr>
        <w:t>下記の</w:t>
      </w:r>
      <w:del w:id="7" w:author="Administrator" w:date="2024-06-03T16:12:00Z">
        <w:r w:rsidR="00A31C35" w:rsidDel="00802042">
          <w:rPr>
            <w:rFonts w:hint="eastAsia"/>
            <w:szCs w:val="21"/>
          </w:rPr>
          <w:delText>業務</w:delText>
        </w:r>
      </w:del>
      <w:ins w:id="8" w:author="Administrator" w:date="2024-06-03T16:12:00Z">
        <w:r w:rsidR="00802042">
          <w:rPr>
            <w:rFonts w:hint="eastAsia"/>
            <w:szCs w:val="21"/>
          </w:rPr>
          <w:t>事業</w:t>
        </w:r>
      </w:ins>
      <w:r w:rsidR="00F169E8" w:rsidRPr="00352497">
        <w:rPr>
          <w:rFonts w:hint="eastAsia"/>
          <w:szCs w:val="21"/>
        </w:rPr>
        <w:t>に</w:t>
      </w:r>
      <w:r w:rsidR="00980736">
        <w:rPr>
          <w:rFonts w:hint="eastAsia"/>
          <w:szCs w:val="21"/>
        </w:rPr>
        <w:t>係る</w:t>
      </w:r>
      <w:r w:rsidR="00F169E8" w:rsidRPr="00352497">
        <w:rPr>
          <w:rFonts w:hint="eastAsia"/>
          <w:szCs w:val="21"/>
        </w:rPr>
        <w:t>公募型プロポーザル</w:t>
      </w:r>
      <w:r w:rsidR="00C62FDD">
        <w:rPr>
          <w:rFonts w:hint="eastAsia"/>
          <w:szCs w:val="21"/>
        </w:rPr>
        <w:t>に</w:t>
      </w:r>
      <w:r w:rsidR="00BA63A0">
        <w:rPr>
          <w:rFonts w:hint="eastAsia"/>
          <w:szCs w:val="21"/>
        </w:rPr>
        <w:t>申し込みます。</w:t>
      </w:r>
    </w:p>
    <w:p w14:paraId="18FF7A4E" w14:textId="60BB56C4" w:rsidR="00F169E8" w:rsidRPr="009A38A7" w:rsidRDefault="00BA63A0" w:rsidP="00F169E8">
      <w:pPr>
        <w:ind w:firstLineChars="100" w:firstLine="210"/>
        <w:rPr>
          <w:szCs w:val="21"/>
        </w:rPr>
      </w:pPr>
      <w:r>
        <w:rPr>
          <w:rFonts w:hint="eastAsia"/>
          <w:szCs w:val="21"/>
        </w:rPr>
        <w:t>なお、</w:t>
      </w:r>
      <w:r w:rsidR="00A929BF">
        <w:rPr>
          <w:rFonts w:ascii="ＭＳ 明朝" w:hAnsi="ＭＳ 明朝" w:hint="eastAsia"/>
          <w:szCs w:val="21"/>
        </w:rPr>
        <w:t>ＥＶ充電設備導入</w:t>
      </w:r>
      <w:del w:id="9" w:author="Administrator" w:date="2024-06-03T16:13:00Z">
        <w:r w:rsidR="00A31C35" w:rsidDel="00802042">
          <w:rPr>
            <w:rFonts w:ascii="ＭＳ 明朝" w:hAnsi="ＭＳ 明朝" w:hint="eastAsia"/>
            <w:szCs w:val="21"/>
          </w:rPr>
          <w:delText>業務</w:delText>
        </w:r>
      </w:del>
      <w:ins w:id="10" w:author="Administrator" w:date="2024-06-03T16:13:00Z">
        <w:r w:rsidR="00802042">
          <w:rPr>
            <w:rFonts w:ascii="ＭＳ 明朝" w:hAnsi="ＭＳ 明朝" w:hint="eastAsia"/>
            <w:szCs w:val="21"/>
          </w:rPr>
          <w:t>事業</w:t>
        </w:r>
      </w:ins>
      <w:r w:rsidR="006F5115" w:rsidRPr="009A38A7">
        <w:rPr>
          <w:rFonts w:ascii="ＭＳ 明朝" w:hAnsi="ＭＳ 明朝" w:hint="eastAsia"/>
          <w:szCs w:val="21"/>
        </w:rPr>
        <w:t>公募型プロポーザル</w:t>
      </w:r>
      <w:r w:rsidRPr="009A38A7">
        <w:rPr>
          <w:rFonts w:hint="eastAsia"/>
          <w:szCs w:val="21"/>
        </w:rPr>
        <w:t>実施要領に定める参加資格要件を満たしていること及び参加申込に必要な書類の内容については、事実と相違ないことを誓約します。</w:t>
      </w:r>
    </w:p>
    <w:p w14:paraId="4215B84F" w14:textId="77777777" w:rsidR="00BA63A0" w:rsidRPr="009A38A7" w:rsidRDefault="00BA63A0" w:rsidP="00BA63A0">
      <w:pPr>
        <w:rPr>
          <w:szCs w:val="21"/>
        </w:rPr>
      </w:pPr>
    </w:p>
    <w:p w14:paraId="564C761B" w14:textId="3C0369C7" w:rsidR="00BA63A0" w:rsidRPr="009A38A7" w:rsidRDefault="00BA63A0" w:rsidP="007E7A9F">
      <w:pPr>
        <w:jc w:val="center"/>
        <w:rPr>
          <w:szCs w:val="21"/>
        </w:rPr>
      </w:pPr>
      <w:r w:rsidRPr="009A38A7">
        <w:rPr>
          <w:rFonts w:hint="eastAsia"/>
          <w:szCs w:val="21"/>
        </w:rPr>
        <w:t>記</w:t>
      </w:r>
    </w:p>
    <w:p w14:paraId="1C03C673" w14:textId="77777777" w:rsidR="00F169E8" w:rsidRPr="009A38A7" w:rsidRDefault="00F169E8" w:rsidP="00F169E8"/>
    <w:p w14:paraId="57E0E186" w14:textId="65B43DAE" w:rsidR="00F169E8" w:rsidRPr="009A38A7" w:rsidRDefault="00BA63A0" w:rsidP="00BA63A0">
      <w:pPr>
        <w:rPr>
          <w:rFonts w:asciiTheme="minorEastAsia" w:eastAsiaTheme="minorEastAsia" w:hAnsiTheme="minorEastAsia"/>
          <w:szCs w:val="21"/>
        </w:rPr>
      </w:pPr>
      <w:r w:rsidRPr="009A38A7">
        <w:rPr>
          <w:rFonts w:asciiTheme="minorEastAsia" w:eastAsiaTheme="minorEastAsia" w:hAnsiTheme="minorEastAsia" w:hint="eastAsia"/>
          <w:szCs w:val="21"/>
        </w:rPr>
        <w:t xml:space="preserve">１　</w:t>
      </w:r>
      <w:del w:id="11" w:author="Administrator" w:date="2024-06-03T16:13:00Z">
        <w:r w:rsidR="00A31C35" w:rsidDel="00802042">
          <w:rPr>
            <w:rFonts w:asciiTheme="minorEastAsia" w:eastAsiaTheme="minorEastAsia" w:hAnsiTheme="minorEastAsia" w:hint="eastAsia"/>
            <w:szCs w:val="21"/>
          </w:rPr>
          <w:delText>業　務</w:delText>
        </w:r>
      </w:del>
      <w:ins w:id="12" w:author="Administrator" w:date="2024-06-03T16:13:00Z">
        <w:r w:rsidR="00802042">
          <w:rPr>
            <w:rFonts w:asciiTheme="minorEastAsia" w:eastAsiaTheme="minorEastAsia" w:hAnsiTheme="minorEastAsia" w:hint="eastAsia"/>
            <w:szCs w:val="21"/>
          </w:rPr>
          <w:t>事　業</w:t>
        </w:r>
      </w:ins>
      <w:r w:rsidR="007E7A9F" w:rsidRPr="009A38A7">
        <w:rPr>
          <w:rFonts w:asciiTheme="minorEastAsia" w:eastAsiaTheme="minorEastAsia" w:hAnsiTheme="minorEastAsia" w:hint="eastAsia"/>
          <w:szCs w:val="21"/>
        </w:rPr>
        <w:t xml:space="preserve"> </w:t>
      </w:r>
      <w:r w:rsidR="007D4AB2">
        <w:rPr>
          <w:rFonts w:asciiTheme="minorEastAsia" w:eastAsiaTheme="minorEastAsia" w:hAnsiTheme="minorEastAsia" w:hint="eastAsia"/>
          <w:szCs w:val="21"/>
        </w:rPr>
        <w:t xml:space="preserve"> </w:t>
      </w:r>
      <w:r w:rsidRPr="009A38A7">
        <w:rPr>
          <w:rFonts w:asciiTheme="minorEastAsia" w:eastAsiaTheme="minorEastAsia" w:hAnsiTheme="minorEastAsia" w:hint="eastAsia"/>
          <w:szCs w:val="21"/>
        </w:rPr>
        <w:t xml:space="preserve">名　</w:t>
      </w:r>
      <w:r w:rsidR="007E7A9F" w:rsidRPr="009A38A7">
        <w:rPr>
          <w:rFonts w:asciiTheme="minorEastAsia" w:eastAsiaTheme="minorEastAsia" w:hAnsiTheme="minorEastAsia" w:hint="eastAsia"/>
          <w:szCs w:val="21"/>
        </w:rPr>
        <w:t xml:space="preserve">　</w:t>
      </w:r>
      <w:r w:rsidR="00A929BF">
        <w:rPr>
          <w:rFonts w:ascii="ＭＳ 明朝" w:hAnsi="ＭＳ 明朝" w:hint="eastAsia"/>
          <w:szCs w:val="21"/>
        </w:rPr>
        <w:t>ＥＶ充電設備導入</w:t>
      </w:r>
      <w:del w:id="13" w:author="Administrator" w:date="2024-06-03T16:13:00Z">
        <w:r w:rsidR="00A31C35" w:rsidDel="00802042">
          <w:rPr>
            <w:rFonts w:ascii="ＭＳ 明朝" w:hAnsi="ＭＳ 明朝" w:hint="eastAsia"/>
            <w:szCs w:val="21"/>
          </w:rPr>
          <w:delText>業務</w:delText>
        </w:r>
      </w:del>
      <w:ins w:id="14" w:author="Administrator" w:date="2024-06-03T16:13:00Z">
        <w:r w:rsidR="00802042">
          <w:rPr>
            <w:rFonts w:ascii="ＭＳ 明朝" w:hAnsi="ＭＳ 明朝" w:hint="eastAsia"/>
            <w:szCs w:val="21"/>
          </w:rPr>
          <w:t>事業</w:t>
        </w:r>
      </w:ins>
    </w:p>
    <w:p w14:paraId="790B0B97" w14:textId="77777777" w:rsidR="00BA63A0" w:rsidRPr="009A38A7" w:rsidRDefault="00BA63A0" w:rsidP="00BA63A0">
      <w:pPr>
        <w:rPr>
          <w:rFonts w:asciiTheme="minorEastAsia" w:eastAsiaTheme="minorEastAsia" w:hAnsiTheme="minorEastAsia"/>
          <w:szCs w:val="21"/>
        </w:rPr>
      </w:pPr>
    </w:p>
    <w:p w14:paraId="37C885AF" w14:textId="03EB5C2A" w:rsidR="00BA63A0" w:rsidRPr="009A38A7" w:rsidRDefault="00BA63A0" w:rsidP="00BA63A0">
      <w:pPr>
        <w:rPr>
          <w:rFonts w:asciiTheme="minorEastAsia" w:eastAsiaTheme="minorEastAsia" w:hAnsiTheme="minorEastAsia"/>
          <w:szCs w:val="21"/>
        </w:rPr>
      </w:pPr>
      <w:r w:rsidRPr="009A38A7">
        <w:rPr>
          <w:rFonts w:asciiTheme="minorEastAsia" w:eastAsiaTheme="minorEastAsia" w:hAnsiTheme="minorEastAsia" w:hint="eastAsia"/>
          <w:szCs w:val="21"/>
        </w:rPr>
        <w:t>２　添付書類</w:t>
      </w:r>
    </w:p>
    <w:p w14:paraId="5297354B" w14:textId="4A957D10" w:rsidR="00CB41C6" w:rsidRPr="009A38A7" w:rsidRDefault="00CB41C6" w:rsidP="00CB41C6">
      <w:pPr>
        <w:rPr>
          <w:rFonts w:asciiTheme="minorEastAsia" w:eastAsiaTheme="minorEastAsia" w:hAnsiTheme="minorEastAsia"/>
          <w:szCs w:val="21"/>
        </w:rPr>
      </w:pPr>
      <w:r w:rsidRPr="009A38A7">
        <w:rPr>
          <w:rFonts w:asciiTheme="minorEastAsia" w:eastAsiaTheme="minorEastAsia" w:hAnsiTheme="minorEastAsia" w:hint="eastAsia"/>
          <w:szCs w:val="21"/>
        </w:rPr>
        <w:t>（１）会社概要</w:t>
      </w:r>
      <w:r w:rsidR="00776D5E" w:rsidRPr="009A38A7">
        <w:rPr>
          <w:rFonts w:asciiTheme="minorEastAsia" w:eastAsiaTheme="minorEastAsia" w:hAnsiTheme="minorEastAsia" w:hint="eastAsia"/>
          <w:szCs w:val="21"/>
        </w:rPr>
        <w:t>及び</w:t>
      </w:r>
      <w:del w:id="15" w:author="Administrator" w:date="2024-06-03T16:13:00Z">
        <w:r w:rsidR="00776D5E" w:rsidRPr="009A38A7" w:rsidDel="00802042">
          <w:rPr>
            <w:rFonts w:asciiTheme="minorEastAsia" w:eastAsiaTheme="minorEastAsia" w:hAnsiTheme="minorEastAsia" w:hint="eastAsia"/>
            <w:szCs w:val="21"/>
          </w:rPr>
          <w:delText>業務</w:delText>
        </w:r>
      </w:del>
      <w:ins w:id="16" w:author="Administrator" w:date="2024-06-03T16:13:00Z">
        <w:r w:rsidR="00802042">
          <w:rPr>
            <w:rFonts w:asciiTheme="minorEastAsia" w:eastAsiaTheme="minorEastAsia" w:hAnsiTheme="minorEastAsia" w:hint="eastAsia"/>
            <w:szCs w:val="21"/>
          </w:rPr>
          <w:t>事業</w:t>
        </w:r>
      </w:ins>
      <w:r w:rsidR="00776D5E" w:rsidRPr="009A38A7">
        <w:rPr>
          <w:rFonts w:asciiTheme="minorEastAsia" w:eastAsiaTheme="minorEastAsia" w:hAnsiTheme="minorEastAsia" w:hint="eastAsia"/>
          <w:szCs w:val="21"/>
        </w:rPr>
        <w:t>実績</w:t>
      </w:r>
      <w:r w:rsidRPr="009A38A7">
        <w:rPr>
          <w:rFonts w:asciiTheme="minorEastAsia" w:eastAsiaTheme="minorEastAsia" w:hAnsiTheme="minorEastAsia" w:hint="eastAsia"/>
          <w:szCs w:val="21"/>
        </w:rPr>
        <w:t>（様式</w:t>
      </w:r>
      <w:r w:rsidR="00C824BD" w:rsidRPr="009A38A7">
        <w:rPr>
          <w:rFonts w:asciiTheme="minorEastAsia" w:eastAsiaTheme="minorEastAsia" w:hAnsiTheme="minorEastAsia" w:hint="eastAsia"/>
          <w:szCs w:val="21"/>
        </w:rPr>
        <w:t>３</w:t>
      </w:r>
      <w:r w:rsidRPr="009A38A7">
        <w:rPr>
          <w:rFonts w:asciiTheme="minorEastAsia" w:eastAsiaTheme="minorEastAsia" w:hAnsiTheme="minorEastAsia" w:hint="eastAsia"/>
          <w:szCs w:val="21"/>
        </w:rPr>
        <w:t>）</w:t>
      </w:r>
    </w:p>
    <w:p w14:paraId="0DE451F2" w14:textId="7C723968" w:rsidR="00CB41C6" w:rsidRPr="009A38A7" w:rsidRDefault="00CB41C6" w:rsidP="00CB41C6">
      <w:pPr>
        <w:rPr>
          <w:rFonts w:asciiTheme="minorEastAsia" w:eastAsiaTheme="minorEastAsia" w:hAnsiTheme="minorEastAsia"/>
          <w:szCs w:val="21"/>
        </w:rPr>
      </w:pPr>
      <w:r w:rsidRPr="009A38A7">
        <w:rPr>
          <w:rFonts w:asciiTheme="minorEastAsia" w:eastAsiaTheme="minorEastAsia" w:hAnsiTheme="minorEastAsia" w:hint="eastAsia"/>
          <w:szCs w:val="21"/>
        </w:rPr>
        <w:t>（２）誓約書（様式</w:t>
      </w:r>
      <w:r w:rsidR="00C824BD" w:rsidRPr="009A38A7">
        <w:rPr>
          <w:rFonts w:asciiTheme="minorEastAsia" w:eastAsiaTheme="minorEastAsia" w:hAnsiTheme="minorEastAsia" w:hint="eastAsia"/>
          <w:szCs w:val="21"/>
        </w:rPr>
        <w:t>４</w:t>
      </w:r>
      <w:r w:rsidRPr="009A38A7">
        <w:rPr>
          <w:rFonts w:asciiTheme="minorEastAsia" w:eastAsiaTheme="minorEastAsia" w:hAnsiTheme="minorEastAsia" w:hint="eastAsia"/>
          <w:szCs w:val="21"/>
        </w:rPr>
        <w:t>）</w:t>
      </w:r>
    </w:p>
    <w:p w14:paraId="0B286046" w14:textId="4105C8A4" w:rsidR="00CB41C6" w:rsidRDefault="00CB41C6" w:rsidP="00CB41C6">
      <w:pPr>
        <w:rPr>
          <w:rFonts w:asciiTheme="minorEastAsia" w:eastAsiaTheme="minorEastAsia" w:hAnsiTheme="minorEastAsia"/>
          <w:szCs w:val="21"/>
        </w:rPr>
      </w:pPr>
      <w:r w:rsidRPr="009A38A7">
        <w:rPr>
          <w:rFonts w:asciiTheme="minorEastAsia" w:eastAsiaTheme="minorEastAsia" w:hAnsiTheme="minorEastAsia" w:hint="eastAsia"/>
          <w:szCs w:val="21"/>
        </w:rPr>
        <w:t>（３）秘密保持誓約書（様式</w:t>
      </w:r>
      <w:r w:rsidR="00C824BD" w:rsidRPr="009A38A7">
        <w:rPr>
          <w:rFonts w:asciiTheme="minorEastAsia" w:eastAsiaTheme="minorEastAsia" w:hAnsiTheme="minorEastAsia" w:hint="eastAsia"/>
          <w:szCs w:val="21"/>
        </w:rPr>
        <w:t>５</w:t>
      </w:r>
      <w:r w:rsidRPr="009A38A7">
        <w:rPr>
          <w:rFonts w:asciiTheme="minorEastAsia" w:eastAsiaTheme="minorEastAsia" w:hAnsiTheme="minorEastAsia" w:hint="eastAsia"/>
          <w:szCs w:val="21"/>
        </w:rPr>
        <w:t>）</w:t>
      </w:r>
    </w:p>
    <w:p w14:paraId="2A1645EA" w14:textId="3B4B421B" w:rsidR="00A65239" w:rsidRPr="00910F14" w:rsidRDefault="00A65239">
      <w:pPr>
        <w:ind w:leftChars="7" w:left="424" w:hangingChars="195" w:hanging="409"/>
        <w:rPr>
          <w:ins w:id="17" w:author="山形市" w:date="2024-05-30T00:03:00Z"/>
          <w:rFonts w:asciiTheme="minorEastAsia" w:eastAsiaTheme="minorEastAsia" w:hAnsiTheme="minorEastAsia"/>
          <w:szCs w:val="21"/>
          <w:rPrChange w:id="18" w:author="Administrator" w:date="2024-06-04T13:16:00Z">
            <w:rPr>
              <w:ins w:id="19" w:author="山形市" w:date="2024-05-30T00:03:00Z"/>
              <w:rFonts w:ascii="ＭＳ 明朝" w:hAnsi="ＭＳ 明朝"/>
              <w:szCs w:val="21"/>
            </w:rPr>
          </w:rPrChange>
        </w:rPr>
        <w:pPrChange w:id="20" w:author="Administrator" w:date="2024-06-04T13:17:00Z">
          <w:pPr>
            <w:ind w:left="420" w:hangingChars="200" w:hanging="420"/>
          </w:pPr>
        </w:pPrChange>
      </w:pPr>
      <w:ins w:id="21" w:author="山形市" w:date="2024-05-30T00:03:00Z">
        <w:r>
          <w:rPr>
            <w:rFonts w:ascii="ＭＳ 明朝" w:hAnsi="ＭＳ 明朝" w:hint="eastAsia"/>
            <w:szCs w:val="21"/>
          </w:rPr>
          <w:t>（４）</w:t>
        </w:r>
        <w:r w:rsidRPr="00910F14">
          <w:rPr>
            <w:rFonts w:asciiTheme="minorEastAsia" w:eastAsiaTheme="minorEastAsia" w:hAnsiTheme="minorEastAsia" w:hint="eastAsia"/>
            <w:szCs w:val="21"/>
            <w:rPrChange w:id="22" w:author="Administrator" w:date="2024-06-04T13:16:00Z">
              <w:rPr>
                <w:rFonts w:ascii="ＭＳ 明朝" w:hAnsi="ＭＳ 明朝" w:hint="eastAsia"/>
                <w:szCs w:val="21"/>
              </w:rPr>
            </w:rPrChange>
          </w:rPr>
          <w:t>直近</w:t>
        </w:r>
      </w:ins>
      <w:ins w:id="23" w:author="山形市" w:date="2024-05-30T08:10:00Z">
        <w:del w:id="24" w:author="Administrator" w:date="2024-06-04T11:54:00Z">
          <w:r w:rsidR="00E04053" w:rsidRPr="00910F14" w:rsidDel="007F16AE">
            <w:rPr>
              <w:rFonts w:asciiTheme="minorEastAsia" w:eastAsiaTheme="minorEastAsia" w:hAnsiTheme="minorEastAsia" w:hint="eastAsia"/>
              <w:szCs w:val="21"/>
              <w:rPrChange w:id="25" w:author="Administrator" w:date="2024-06-04T13:16:00Z">
                <w:rPr>
                  <w:rFonts w:ascii="ＭＳ 明朝" w:hAnsi="ＭＳ 明朝" w:hint="eastAsia"/>
                  <w:szCs w:val="21"/>
                </w:rPr>
              </w:rPrChange>
            </w:rPr>
            <w:delText>３</w:delText>
          </w:r>
        </w:del>
      </w:ins>
      <w:ins w:id="26" w:author="山形市" w:date="2024-05-30T00:03:00Z">
        <w:del w:id="27" w:author="Administrator" w:date="2024-06-04T11:54:00Z">
          <w:r w:rsidRPr="00910F14" w:rsidDel="007F16AE">
            <w:rPr>
              <w:rFonts w:asciiTheme="minorEastAsia" w:eastAsiaTheme="minorEastAsia" w:hAnsiTheme="minorEastAsia"/>
              <w:szCs w:val="21"/>
              <w:rPrChange w:id="28" w:author="Administrator" w:date="2024-06-04T13:16:00Z">
                <w:rPr>
                  <w:rFonts w:ascii="ＭＳ 明朝" w:hAnsi="ＭＳ 明朝"/>
                  <w:szCs w:val="21"/>
                </w:rPr>
              </w:rPrChange>
            </w:rPr>
            <w:delText>ヶ月</w:delText>
          </w:r>
        </w:del>
      </w:ins>
      <w:ins w:id="29" w:author="Administrator" w:date="2024-06-04T11:54:00Z">
        <w:r w:rsidR="007F16AE" w:rsidRPr="00910F14">
          <w:rPr>
            <w:rFonts w:asciiTheme="minorEastAsia" w:eastAsiaTheme="minorEastAsia" w:hAnsiTheme="minorEastAsia" w:hint="eastAsia"/>
            <w:szCs w:val="21"/>
            <w:rPrChange w:id="30" w:author="Administrator" w:date="2024-06-04T13:16:00Z">
              <w:rPr>
                <w:rFonts w:ascii="ＭＳ 明朝" w:hAnsi="ＭＳ 明朝" w:hint="eastAsia"/>
                <w:szCs w:val="21"/>
              </w:rPr>
            </w:rPrChange>
          </w:rPr>
          <w:t>三か月</w:t>
        </w:r>
      </w:ins>
      <w:ins w:id="31" w:author="山形市" w:date="2024-05-30T00:03:00Z">
        <w:r w:rsidRPr="00910F14">
          <w:rPr>
            <w:rFonts w:asciiTheme="minorEastAsia" w:eastAsiaTheme="minorEastAsia" w:hAnsiTheme="minorEastAsia"/>
            <w:szCs w:val="21"/>
            <w:rPrChange w:id="32" w:author="Administrator" w:date="2024-06-04T13:16:00Z">
              <w:rPr>
                <w:rFonts w:ascii="ＭＳ 明朝" w:hAnsi="ＭＳ 明朝"/>
                <w:szCs w:val="21"/>
              </w:rPr>
            </w:rPrChange>
          </w:rPr>
          <w:t>以内に発行された、</w:t>
        </w:r>
      </w:ins>
      <w:ins w:id="33" w:author="Administrator" w:date="2024-06-03T16:51:00Z">
        <w:r w:rsidR="000D2F0E" w:rsidRPr="00910F14">
          <w:rPr>
            <w:rFonts w:asciiTheme="minorEastAsia" w:eastAsiaTheme="minorEastAsia" w:hAnsiTheme="minorEastAsia" w:hint="eastAsia"/>
            <w:bCs/>
            <w:szCs w:val="21"/>
            <w:rPrChange w:id="34" w:author="Administrator" w:date="2024-06-04T13:16:00Z">
              <w:rPr>
                <w:rFonts w:ascii="ＭＳ 明朝" w:hAnsi="ＭＳ 明朝" w:hint="eastAsia"/>
                <w:bCs/>
                <w:szCs w:val="21"/>
              </w:rPr>
            </w:rPrChange>
          </w:rPr>
          <w:t>納税証明書その</w:t>
        </w:r>
        <w:r w:rsidR="000D2F0E" w:rsidRPr="00910F14">
          <w:rPr>
            <w:rFonts w:asciiTheme="minorEastAsia" w:eastAsiaTheme="minorEastAsia" w:hAnsiTheme="minorEastAsia"/>
            <w:bCs/>
            <w:szCs w:val="21"/>
            <w:rPrChange w:id="35" w:author="Administrator" w:date="2024-06-04T13:16:00Z">
              <w:rPr>
                <w:rFonts w:ascii="ＭＳ 明朝" w:hAnsi="ＭＳ 明朝"/>
                <w:bCs/>
                <w:szCs w:val="21"/>
              </w:rPr>
            </w:rPrChange>
          </w:rPr>
          <w:t>3の3（</w:t>
        </w:r>
      </w:ins>
      <w:ins w:id="36" w:author="Administrator" w:date="2024-06-03T16:50:00Z">
        <w:r w:rsidR="000B4BCF" w:rsidRPr="00910F14">
          <w:rPr>
            <w:rFonts w:asciiTheme="minorEastAsia" w:eastAsiaTheme="minorEastAsia" w:hAnsiTheme="minorEastAsia" w:hint="eastAsia"/>
            <w:szCs w:val="21"/>
            <w:rPrChange w:id="37" w:author="Administrator" w:date="2024-06-04T13:16:00Z">
              <w:rPr>
                <w:rFonts w:ascii="ＭＳ 明朝" w:hAnsi="ＭＳ 明朝" w:hint="eastAsia"/>
                <w:szCs w:val="21"/>
              </w:rPr>
            </w:rPrChange>
          </w:rPr>
          <w:t>法人の法人税と消費税</w:t>
        </w:r>
      </w:ins>
      <w:ins w:id="38" w:author="Administrator" w:date="2024-06-04T11:55:00Z">
        <w:r w:rsidR="007F16AE" w:rsidRPr="00910F14">
          <w:rPr>
            <w:rFonts w:asciiTheme="minorEastAsia" w:eastAsiaTheme="minorEastAsia" w:hAnsiTheme="minorEastAsia" w:hint="eastAsia"/>
            <w:szCs w:val="21"/>
            <w:rPrChange w:id="39" w:author="Administrator" w:date="2024-06-04T13:16:00Z">
              <w:rPr>
                <w:rFonts w:ascii="ＭＳ 明朝" w:hAnsi="ＭＳ 明朝" w:hint="eastAsia"/>
                <w:szCs w:val="21"/>
              </w:rPr>
            </w:rPrChange>
          </w:rPr>
          <w:t>及び</w:t>
        </w:r>
      </w:ins>
      <w:ins w:id="40" w:author="Administrator" w:date="2024-06-03T16:50:00Z">
        <w:r w:rsidR="000B4BCF" w:rsidRPr="00910F14">
          <w:rPr>
            <w:rFonts w:asciiTheme="minorEastAsia" w:eastAsiaTheme="minorEastAsia" w:hAnsiTheme="minorEastAsia" w:hint="eastAsia"/>
            <w:szCs w:val="21"/>
            <w:rPrChange w:id="41" w:author="Administrator" w:date="2024-06-04T13:16:00Z">
              <w:rPr>
                <w:rFonts w:ascii="ＭＳ 明朝" w:hAnsi="ＭＳ 明朝" w:hint="eastAsia"/>
                <w:szCs w:val="21"/>
              </w:rPr>
            </w:rPrChange>
          </w:rPr>
          <w:t>地方消費税</w:t>
        </w:r>
        <w:r w:rsidR="000D2F0E" w:rsidRPr="00910F14">
          <w:rPr>
            <w:rFonts w:asciiTheme="minorEastAsia" w:eastAsiaTheme="minorEastAsia" w:hAnsiTheme="minorEastAsia" w:hint="eastAsia"/>
            <w:szCs w:val="21"/>
            <w:rPrChange w:id="42" w:author="Administrator" w:date="2024-06-04T13:16:00Z">
              <w:rPr>
                <w:rFonts w:ascii="ＭＳ 明朝" w:hAnsi="ＭＳ 明朝" w:hint="eastAsia"/>
                <w:szCs w:val="21"/>
              </w:rPr>
            </w:rPrChange>
          </w:rPr>
          <w:t>）</w:t>
        </w:r>
      </w:ins>
      <w:ins w:id="43" w:author="山形市" w:date="2024-05-30T00:03:00Z">
        <w:del w:id="44" w:author="Administrator" w:date="2024-06-03T16:50:00Z">
          <w:r w:rsidRPr="00910F14" w:rsidDel="000B4BCF">
            <w:rPr>
              <w:rFonts w:asciiTheme="minorEastAsia" w:eastAsiaTheme="minorEastAsia" w:hAnsiTheme="minorEastAsia"/>
              <w:szCs w:val="21"/>
              <w:rPrChange w:id="45" w:author="Administrator" w:date="2024-06-04T13:16:00Z">
                <w:rPr>
                  <w:rFonts w:ascii="ＭＳ 明朝" w:hAnsi="ＭＳ 明朝"/>
                  <w:szCs w:val="21"/>
                </w:rPr>
              </w:rPrChange>
            </w:rPr>
            <w:delText>法人税、消費税及び地方消費税に未納がないことの証明書</w:delText>
          </w:r>
        </w:del>
        <w:r w:rsidRPr="00910F14">
          <w:rPr>
            <w:rFonts w:asciiTheme="minorEastAsia" w:eastAsiaTheme="minorEastAsia" w:hAnsiTheme="minorEastAsia"/>
            <w:szCs w:val="21"/>
            <w:rPrChange w:id="46" w:author="Administrator" w:date="2024-06-04T13:16:00Z">
              <w:rPr>
                <w:rFonts w:ascii="ＭＳ 明朝" w:hAnsi="ＭＳ 明朝"/>
                <w:szCs w:val="21"/>
              </w:rPr>
            </w:rPrChange>
          </w:rPr>
          <w:t>並びに山形市に本社・支社がある者は法人市民税及び固定資産税</w:t>
        </w:r>
        <w:del w:id="47" w:author="Administrator" w:date="2024-06-03T16:55:00Z">
          <w:r w:rsidRPr="00910F14" w:rsidDel="000D2F0E">
            <w:rPr>
              <w:rFonts w:asciiTheme="minorEastAsia" w:eastAsiaTheme="minorEastAsia" w:hAnsiTheme="minorEastAsia" w:hint="eastAsia"/>
              <w:szCs w:val="21"/>
              <w:rPrChange w:id="48" w:author="Administrator" w:date="2024-06-04T13:16:00Z">
                <w:rPr>
                  <w:rFonts w:ascii="ＭＳ 明朝" w:hAnsi="ＭＳ 明朝" w:hint="eastAsia"/>
                  <w:szCs w:val="21"/>
                </w:rPr>
              </w:rPrChange>
            </w:rPr>
            <w:delText>に</w:delText>
          </w:r>
        </w:del>
        <w:del w:id="49" w:author="Administrator" w:date="2024-06-03T16:53:00Z">
          <w:r w:rsidRPr="00910F14" w:rsidDel="000D2F0E">
            <w:rPr>
              <w:rFonts w:asciiTheme="minorEastAsia" w:eastAsiaTheme="minorEastAsia" w:hAnsiTheme="minorEastAsia" w:hint="eastAsia"/>
              <w:szCs w:val="21"/>
              <w:rPrChange w:id="50" w:author="Administrator" w:date="2024-06-04T13:16:00Z">
                <w:rPr>
                  <w:rFonts w:ascii="ＭＳ 明朝" w:hAnsi="ＭＳ 明朝" w:hint="eastAsia"/>
                  <w:szCs w:val="21"/>
                </w:rPr>
              </w:rPrChange>
            </w:rPr>
            <w:delText>未納がないことの証明書の原本</w:delText>
          </w:r>
        </w:del>
      </w:ins>
      <w:ins w:id="51" w:author="Administrator" w:date="2024-06-03T16:55:00Z">
        <w:r w:rsidR="000D2F0E" w:rsidRPr="00910F14">
          <w:rPr>
            <w:rFonts w:asciiTheme="minorEastAsia" w:eastAsiaTheme="minorEastAsia" w:hAnsiTheme="minorEastAsia" w:hint="eastAsia"/>
            <w:szCs w:val="21"/>
            <w:rPrChange w:id="52" w:author="Administrator" w:date="2024-06-04T13:16:00Z">
              <w:rPr>
                <w:rFonts w:ascii="ＭＳ 明朝" w:hAnsi="ＭＳ 明朝" w:hint="eastAsia"/>
                <w:szCs w:val="21"/>
              </w:rPr>
            </w:rPrChange>
          </w:rPr>
          <w:t>の</w:t>
        </w:r>
      </w:ins>
      <w:ins w:id="53" w:author="Administrator" w:date="2024-06-03T16:53:00Z">
        <w:r w:rsidR="000D2F0E" w:rsidRPr="00910F14">
          <w:rPr>
            <w:rFonts w:asciiTheme="minorEastAsia" w:eastAsiaTheme="minorEastAsia" w:hAnsiTheme="minorEastAsia" w:hint="eastAsia"/>
            <w:szCs w:val="21"/>
            <w:rPrChange w:id="54" w:author="Administrator" w:date="2024-06-04T13:16:00Z">
              <w:rPr>
                <w:rFonts w:ascii="ＭＳ 明朝" w:hAnsi="ＭＳ 明朝" w:hint="eastAsia"/>
                <w:szCs w:val="21"/>
              </w:rPr>
            </w:rPrChange>
          </w:rPr>
          <w:t>納税証明書</w:t>
        </w:r>
      </w:ins>
    </w:p>
    <w:p w14:paraId="3384FB19" w14:textId="77777777" w:rsidR="00A65239" w:rsidRPr="00A65239" w:rsidDel="00802042" w:rsidRDefault="00A65239" w:rsidP="00A65239">
      <w:pPr>
        <w:rPr>
          <w:ins w:id="55" w:author="山形市" w:date="2024-05-30T00:03:00Z"/>
          <w:del w:id="56" w:author="Administrator" w:date="2024-06-03T16:13:00Z"/>
          <w:rFonts w:ascii="ＭＳ 明朝" w:hAnsi="ＭＳ 明朝"/>
          <w:szCs w:val="21"/>
        </w:rPr>
      </w:pPr>
    </w:p>
    <w:p w14:paraId="15EF23F5" w14:textId="453C019A" w:rsidR="00A65239" w:rsidRPr="00A65239" w:rsidDel="00A65239" w:rsidRDefault="00A65239" w:rsidP="00CB41C6">
      <w:pPr>
        <w:rPr>
          <w:del w:id="57" w:author="山形市" w:date="2024-05-30T00:03:00Z"/>
          <w:rFonts w:asciiTheme="minorEastAsia" w:eastAsiaTheme="minorEastAsia" w:hAnsiTheme="minorEastAsia"/>
          <w:szCs w:val="21"/>
        </w:rPr>
      </w:pPr>
    </w:p>
    <w:p w14:paraId="773B6629" w14:textId="3CCB27DC" w:rsidR="00CB41C6" w:rsidRPr="00CB41C6" w:rsidRDefault="00CB41C6" w:rsidP="00BA63A0">
      <w:pPr>
        <w:rPr>
          <w:rFonts w:asciiTheme="minorEastAsia" w:eastAsiaTheme="minorEastAsia" w:hAnsiTheme="minorEastAsia"/>
          <w:szCs w:val="21"/>
        </w:rPr>
      </w:pPr>
    </w:p>
    <w:p w14:paraId="076B68CF" w14:textId="63EBBCBB" w:rsidR="007E7A9F" w:rsidRPr="007E7A9F" w:rsidRDefault="007E7A9F" w:rsidP="00BA63A0">
      <w:pPr>
        <w:rPr>
          <w:rFonts w:asciiTheme="minorEastAsia" w:eastAsiaTheme="minorEastAsia" w:hAnsiTheme="minorEastAsia"/>
          <w:szCs w:val="21"/>
        </w:rPr>
      </w:pPr>
      <w:r w:rsidRPr="007E7A9F">
        <w:rPr>
          <w:rFonts w:asciiTheme="minorEastAsia" w:eastAsiaTheme="minorEastAsia" w:hAnsiTheme="minorEastAsia" w:hint="eastAsia"/>
          <w:szCs w:val="21"/>
        </w:rPr>
        <w:t>３　当該</w:t>
      </w:r>
      <w:del w:id="58" w:author="Administrator" w:date="2024-06-03T16:13:00Z">
        <w:r w:rsidRPr="007E7A9F" w:rsidDel="00802042">
          <w:rPr>
            <w:rFonts w:asciiTheme="minorEastAsia" w:eastAsiaTheme="minorEastAsia" w:hAnsiTheme="minorEastAsia" w:hint="eastAsia"/>
            <w:szCs w:val="21"/>
          </w:rPr>
          <w:delText>業務</w:delText>
        </w:r>
      </w:del>
      <w:ins w:id="59" w:author="Administrator" w:date="2024-06-03T16:13:00Z">
        <w:r w:rsidR="00802042">
          <w:rPr>
            <w:rFonts w:asciiTheme="minorEastAsia" w:eastAsiaTheme="minorEastAsia" w:hAnsiTheme="minorEastAsia" w:hint="eastAsia"/>
            <w:szCs w:val="21"/>
          </w:rPr>
          <w:t>事業</w:t>
        </w:r>
      </w:ins>
      <w:r w:rsidRPr="007E7A9F">
        <w:rPr>
          <w:rFonts w:asciiTheme="minorEastAsia" w:eastAsiaTheme="minorEastAsia" w:hAnsiTheme="minorEastAsia" w:hint="eastAsia"/>
          <w:szCs w:val="21"/>
        </w:rPr>
        <w:t>担当者（連絡先）</w:t>
      </w:r>
    </w:p>
    <w:tbl>
      <w:tblPr>
        <w:tblW w:w="878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5"/>
        <w:gridCol w:w="6253"/>
      </w:tblGrid>
      <w:tr w:rsidR="00F169E8" w:rsidRPr="007E7A9F" w14:paraId="5EFD316D" w14:textId="77777777" w:rsidTr="00CB41C6">
        <w:trPr>
          <w:trHeight w:val="591"/>
        </w:trPr>
        <w:tc>
          <w:tcPr>
            <w:tcW w:w="2535" w:type="dxa"/>
            <w:shd w:val="clear" w:color="auto" w:fill="auto"/>
            <w:vAlign w:val="center"/>
          </w:tcPr>
          <w:p w14:paraId="6938B0E9" w14:textId="18C298A1" w:rsidR="00F169E8" w:rsidRPr="007E7A9F" w:rsidRDefault="007E7A9F"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所  　属</w:t>
            </w:r>
          </w:p>
        </w:tc>
        <w:tc>
          <w:tcPr>
            <w:tcW w:w="6253" w:type="dxa"/>
            <w:vAlign w:val="center"/>
          </w:tcPr>
          <w:p w14:paraId="3EE7D5AD" w14:textId="77777777" w:rsidR="00F169E8" w:rsidRPr="007E7A9F" w:rsidRDefault="00F169E8" w:rsidP="00F169E8">
            <w:pPr>
              <w:rPr>
                <w:rFonts w:asciiTheme="minorEastAsia" w:eastAsiaTheme="minorEastAsia" w:hAnsiTheme="minorEastAsia"/>
                <w:szCs w:val="21"/>
              </w:rPr>
            </w:pPr>
          </w:p>
        </w:tc>
      </w:tr>
      <w:tr w:rsidR="0032087D" w:rsidRPr="00352497" w14:paraId="246CECC8" w14:textId="77777777" w:rsidTr="00CB41C6">
        <w:trPr>
          <w:trHeight w:val="557"/>
        </w:trPr>
        <w:tc>
          <w:tcPr>
            <w:tcW w:w="2535" w:type="dxa"/>
            <w:shd w:val="clear" w:color="auto" w:fill="auto"/>
            <w:vAlign w:val="center"/>
          </w:tcPr>
          <w:p w14:paraId="325E0BCC" w14:textId="7AF870A9" w:rsidR="0032087D" w:rsidRPr="007E7A9F" w:rsidRDefault="007E7A9F"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職・氏名</w:t>
            </w:r>
          </w:p>
        </w:tc>
        <w:tc>
          <w:tcPr>
            <w:tcW w:w="6253" w:type="dxa"/>
            <w:vAlign w:val="center"/>
          </w:tcPr>
          <w:p w14:paraId="33A6E35B" w14:textId="48A0CFBA" w:rsidR="0032087D" w:rsidRPr="007E7A9F" w:rsidRDefault="0032087D" w:rsidP="00F169E8">
            <w:pPr>
              <w:rPr>
                <w:rFonts w:asciiTheme="minorEastAsia" w:eastAsiaTheme="minorEastAsia" w:hAnsiTheme="minorEastAsia"/>
                <w:szCs w:val="21"/>
              </w:rPr>
            </w:pPr>
          </w:p>
        </w:tc>
      </w:tr>
      <w:tr w:rsidR="007A4346" w:rsidRPr="00352497" w14:paraId="4019EBD5" w14:textId="77777777" w:rsidTr="00CB41C6">
        <w:trPr>
          <w:trHeight w:val="557"/>
        </w:trPr>
        <w:tc>
          <w:tcPr>
            <w:tcW w:w="2535" w:type="dxa"/>
            <w:shd w:val="clear" w:color="auto" w:fill="auto"/>
            <w:vAlign w:val="center"/>
          </w:tcPr>
          <w:p w14:paraId="01C47C84" w14:textId="45E80B7D" w:rsidR="007A4346" w:rsidRPr="007E7A9F" w:rsidRDefault="007E7A9F"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電話番号</w:t>
            </w:r>
          </w:p>
        </w:tc>
        <w:tc>
          <w:tcPr>
            <w:tcW w:w="6253" w:type="dxa"/>
            <w:vAlign w:val="center"/>
          </w:tcPr>
          <w:p w14:paraId="69E98ED8" w14:textId="77777777" w:rsidR="007A4346" w:rsidRPr="007E7A9F" w:rsidRDefault="007A4346" w:rsidP="00F169E8">
            <w:pPr>
              <w:rPr>
                <w:rFonts w:asciiTheme="minorEastAsia" w:eastAsiaTheme="minorEastAsia" w:hAnsiTheme="minorEastAsia"/>
                <w:szCs w:val="21"/>
              </w:rPr>
            </w:pPr>
          </w:p>
        </w:tc>
      </w:tr>
      <w:tr w:rsidR="00F169E8" w:rsidRPr="00352497" w14:paraId="2CF28367" w14:textId="77777777" w:rsidTr="00CB41C6">
        <w:trPr>
          <w:trHeight w:val="543"/>
        </w:trPr>
        <w:tc>
          <w:tcPr>
            <w:tcW w:w="2535" w:type="dxa"/>
            <w:tcBorders>
              <w:top w:val="single" w:sz="4" w:space="0" w:color="auto"/>
              <w:bottom w:val="single" w:sz="4" w:space="0" w:color="auto"/>
            </w:tcBorders>
            <w:shd w:val="clear" w:color="auto" w:fill="auto"/>
            <w:vAlign w:val="center"/>
          </w:tcPr>
          <w:p w14:paraId="04875E37" w14:textId="77777777" w:rsidR="00F169E8" w:rsidRPr="007E7A9F" w:rsidRDefault="00F169E8"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ＦＡＸ</w:t>
            </w:r>
            <w:r w:rsidR="007A4346" w:rsidRPr="007E7A9F">
              <w:rPr>
                <w:rFonts w:asciiTheme="minorEastAsia" w:eastAsiaTheme="minorEastAsia" w:hAnsiTheme="minorEastAsia" w:hint="eastAsia"/>
                <w:szCs w:val="21"/>
              </w:rPr>
              <w:t>番号</w:t>
            </w:r>
          </w:p>
        </w:tc>
        <w:tc>
          <w:tcPr>
            <w:tcW w:w="6253" w:type="dxa"/>
            <w:tcBorders>
              <w:top w:val="single" w:sz="4" w:space="0" w:color="auto"/>
              <w:bottom w:val="single" w:sz="4" w:space="0" w:color="auto"/>
            </w:tcBorders>
            <w:vAlign w:val="center"/>
          </w:tcPr>
          <w:p w14:paraId="58360F37" w14:textId="77777777" w:rsidR="00F169E8" w:rsidRPr="007E7A9F" w:rsidRDefault="00F169E8" w:rsidP="00F169E8">
            <w:pPr>
              <w:jc w:val="left"/>
              <w:rPr>
                <w:rFonts w:asciiTheme="minorEastAsia" w:eastAsiaTheme="minorEastAsia" w:hAnsiTheme="minorEastAsia"/>
                <w:szCs w:val="21"/>
              </w:rPr>
            </w:pPr>
          </w:p>
        </w:tc>
      </w:tr>
      <w:tr w:rsidR="00F169E8" w:rsidRPr="00352497" w14:paraId="2FF0FDC7" w14:textId="77777777" w:rsidTr="00CB41C6">
        <w:trPr>
          <w:trHeight w:val="564"/>
        </w:trPr>
        <w:tc>
          <w:tcPr>
            <w:tcW w:w="2535" w:type="dxa"/>
            <w:tcBorders>
              <w:top w:val="single" w:sz="4" w:space="0" w:color="auto"/>
            </w:tcBorders>
            <w:shd w:val="clear" w:color="auto" w:fill="auto"/>
            <w:vAlign w:val="center"/>
          </w:tcPr>
          <w:p w14:paraId="6EA7D8C3" w14:textId="77777777" w:rsidR="00F169E8" w:rsidRPr="007E7A9F" w:rsidRDefault="00E618AD" w:rsidP="00E618AD">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メール</w:t>
            </w:r>
            <w:r w:rsidR="007A4346" w:rsidRPr="007E7A9F">
              <w:rPr>
                <w:rFonts w:asciiTheme="minorEastAsia" w:eastAsiaTheme="minorEastAsia" w:hAnsiTheme="minorEastAsia" w:hint="eastAsia"/>
                <w:szCs w:val="21"/>
              </w:rPr>
              <w:t>アドレス</w:t>
            </w:r>
          </w:p>
        </w:tc>
        <w:tc>
          <w:tcPr>
            <w:tcW w:w="6253" w:type="dxa"/>
            <w:tcBorders>
              <w:top w:val="single" w:sz="4" w:space="0" w:color="auto"/>
            </w:tcBorders>
            <w:vAlign w:val="center"/>
          </w:tcPr>
          <w:p w14:paraId="3833A295" w14:textId="77777777" w:rsidR="00F169E8" w:rsidRPr="007E7A9F" w:rsidRDefault="00F169E8" w:rsidP="00F169E8">
            <w:pPr>
              <w:rPr>
                <w:rFonts w:asciiTheme="minorEastAsia" w:eastAsiaTheme="minorEastAsia" w:hAnsiTheme="minorEastAsia"/>
                <w:szCs w:val="21"/>
              </w:rPr>
            </w:pPr>
          </w:p>
        </w:tc>
      </w:tr>
    </w:tbl>
    <w:p w14:paraId="4B44985B" w14:textId="77777777" w:rsidR="00F169E8" w:rsidRPr="00352497" w:rsidRDefault="00F169E8" w:rsidP="00F169E8">
      <w:pPr>
        <w:spacing w:line="0" w:lineRule="atLeast"/>
        <w:rPr>
          <w:rFonts w:ascii="ＭＳ 明朝" w:hAnsi="ＭＳ 明朝"/>
          <w:szCs w:val="21"/>
        </w:rPr>
      </w:pPr>
    </w:p>
    <w:p w14:paraId="2195A577" w14:textId="77777777" w:rsidR="001F41B9" w:rsidRPr="00352497" w:rsidRDefault="001F41B9"/>
    <w:sectPr w:rsidR="001F41B9" w:rsidRPr="00352497" w:rsidSect="00CB41C6">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F80360" w14:textId="77777777" w:rsidR="00C524F4" w:rsidRDefault="00C524F4" w:rsidP="00191196">
      <w:r>
        <w:separator/>
      </w:r>
    </w:p>
  </w:endnote>
  <w:endnote w:type="continuationSeparator" w:id="0">
    <w:p w14:paraId="20EF5BC9" w14:textId="77777777" w:rsidR="00C524F4" w:rsidRDefault="00C524F4" w:rsidP="00191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8C62B2" w14:textId="77777777" w:rsidR="00C524F4" w:rsidRDefault="00C524F4" w:rsidP="00191196">
      <w:r>
        <w:separator/>
      </w:r>
    </w:p>
  </w:footnote>
  <w:footnote w:type="continuationSeparator" w:id="0">
    <w:p w14:paraId="2039F544" w14:textId="77777777" w:rsidR="00C524F4" w:rsidRDefault="00C524F4" w:rsidP="00191196">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ministrator">
    <w15:presenceInfo w15:providerId="None" w15:userId="Administrator"/>
  </w15:person>
  <w15:person w15:author="山形市">
    <w15:presenceInfo w15:providerId="None" w15:userId="山形市"/>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revisionView w:markup="0"/>
  <w:trackRevisions/>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9E8"/>
    <w:rsid w:val="0003055B"/>
    <w:rsid w:val="000546AD"/>
    <w:rsid w:val="00057E91"/>
    <w:rsid w:val="000659A9"/>
    <w:rsid w:val="000A3778"/>
    <w:rsid w:val="000B4BCF"/>
    <w:rsid w:val="000D2F0E"/>
    <w:rsid w:val="000E0AC6"/>
    <w:rsid w:val="00115B97"/>
    <w:rsid w:val="00191196"/>
    <w:rsid w:val="001A5B82"/>
    <w:rsid w:val="001E113C"/>
    <w:rsid w:val="001F41B9"/>
    <w:rsid w:val="0024145D"/>
    <w:rsid w:val="0025668E"/>
    <w:rsid w:val="00257AEC"/>
    <w:rsid w:val="002D3A3B"/>
    <w:rsid w:val="00312A3C"/>
    <w:rsid w:val="0032087D"/>
    <w:rsid w:val="0032200A"/>
    <w:rsid w:val="00352497"/>
    <w:rsid w:val="0036426D"/>
    <w:rsid w:val="003807C3"/>
    <w:rsid w:val="003B7845"/>
    <w:rsid w:val="003C1CAB"/>
    <w:rsid w:val="003C3C49"/>
    <w:rsid w:val="00411365"/>
    <w:rsid w:val="00427E80"/>
    <w:rsid w:val="004B1C1E"/>
    <w:rsid w:val="004B586B"/>
    <w:rsid w:val="004E6415"/>
    <w:rsid w:val="00501D29"/>
    <w:rsid w:val="00560F1C"/>
    <w:rsid w:val="005B57DF"/>
    <w:rsid w:val="005D216F"/>
    <w:rsid w:val="005F2BC9"/>
    <w:rsid w:val="00621F1F"/>
    <w:rsid w:val="00630A5E"/>
    <w:rsid w:val="0065535F"/>
    <w:rsid w:val="006640D1"/>
    <w:rsid w:val="006A2602"/>
    <w:rsid w:val="006B1BBE"/>
    <w:rsid w:val="006F269A"/>
    <w:rsid w:val="006F47F6"/>
    <w:rsid w:val="006F5115"/>
    <w:rsid w:val="00711093"/>
    <w:rsid w:val="00727B41"/>
    <w:rsid w:val="0073621F"/>
    <w:rsid w:val="00776C61"/>
    <w:rsid w:val="00776D5E"/>
    <w:rsid w:val="007A4346"/>
    <w:rsid w:val="007B5A3A"/>
    <w:rsid w:val="007B6733"/>
    <w:rsid w:val="007D4AB2"/>
    <w:rsid w:val="007E3183"/>
    <w:rsid w:val="007E7A9F"/>
    <w:rsid w:val="007F16AE"/>
    <w:rsid w:val="00802042"/>
    <w:rsid w:val="00813890"/>
    <w:rsid w:val="008169A2"/>
    <w:rsid w:val="00855071"/>
    <w:rsid w:val="008A0A59"/>
    <w:rsid w:val="008A1EBE"/>
    <w:rsid w:val="00910F14"/>
    <w:rsid w:val="00956605"/>
    <w:rsid w:val="00972BDF"/>
    <w:rsid w:val="00980736"/>
    <w:rsid w:val="009971E2"/>
    <w:rsid w:val="009A38A7"/>
    <w:rsid w:val="009E40C8"/>
    <w:rsid w:val="00A041AC"/>
    <w:rsid w:val="00A20625"/>
    <w:rsid w:val="00A27C85"/>
    <w:rsid w:val="00A31C35"/>
    <w:rsid w:val="00A65239"/>
    <w:rsid w:val="00A87505"/>
    <w:rsid w:val="00A929BF"/>
    <w:rsid w:val="00AB426C"/>
    <w:rsid w:val="00AD6A8D"/>
    <w:rsid w:val="00B3004E"/>
    <w:rsid w:val="00B33D19"/>
    <w:rsid w:val="00B3531D"/>
    <w:rsid w:val="00B41E12"/>
    <w:rsid w:val="00B74381"/>
    <w:rsid w:val="00BA63A0"/>
    <w:rsid w:val="00BF6BB1"/>
    <w:rsid w:val="00C349F1"/>
    <w:rsid w:val="00C524F4"/>
    <w:rsid w:val="00C56BAF"/>
    <w:rsid w:val="00C579B5"/>
    <w:rsid w:val="00C62FDD"/>
    <w:rsid w:val="00C824BD"/>
    <w:rsid w:val="00C9122D"/>
    <w:rsid w:val="00CA43EF"/>
    <w:rsid w:val="00CB41C6"/>
    <w:rsid w:val="00CB4435"/>
    <w:rsid w:val="00CC7134"/>
    <w:rsid w:val="00D404AC"/>
    <w:rsid w:val="00D67A9F"/>
    <w:rsid w:val="00E04053"/>
    <w:rsid w:val="00E104AC"/>
    <w:rsid w:val="00E618AD"/>
    <w:rsid w:val="00E72855"/>
    <w:rsid w:val="00E95E2B"/>
    <w:rsid w:val="00EA48D2"/>
    <w:rsid w:val="00EC2761"/>
    <w:rsid w:val="00ED6047"/>
    <w:rsid w:val="00F169E8"/>
    <w:rsid w:val="00F35185"/>
    <w:rsid w:val="00FA303A"/>
    <w:rsid w:val="00FB0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56E4977F"/>
  <w15:chartTrackingRefBased/>
  <w15:docId w15:val="{69472222-A182-42BB-852E-6CACED839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169E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1196"/>
    <w:pPr>
      <w:tabs>
        <w:tab w:val="center" w:pos="4252"/>
        <w:tab w:val="right" w:pos="8504"/>
      </w:tabs>
      <w:snapToGrid w:val="0"/>
    </w:pPr>
  </w:style>
  <w:style w:type="character" w:customStyle="1" w:styleId="a4">
    <w:name w:val="ヘッダー (文字)"/>
    <w:link w:val="a3"/>
    <w:uiPriority w:val="99"/>
    <w:rsid w:val="00191196"/>
    <w:rPr>
      <w:kern w:val="2"/>
      <w:sz w:val="21"/>
      <w:szCs w:val="22"/>
    </w:rPr>
  </w:style>
  <w:style w:type="paragraph" w:styleId="a5">
    <w:name w:val="footer"/>
    <w:basedOn w:val="a"/>
    <w:link w:val="a6"/>
    <w:uiPriority w:val="99"/>
    <w:unhideWhenUsed/>
    <w:rsid w:val="00191196"/>
    <w:pPr>
      <w:tabs>
        <w:tab w:val="center" w:pos="4252"/>
        <w:tab w:val="right" w:pos="8504"/>
      </w:tabs>
      <w:snapToGrid w:val="0"/>
    </w:pPr>
  </w:style>
  <w:style w:type="character" w:customStyle="1" w:styleId="a6">
    <w:name w:val="フッター (文字)"/>
    <w:link w:val="a5"/>
    <w:uiPriority w:val="99"/>
    <w:rsid w:val="00191196"/>
    <w:rPr>
      <w:kern w:val="2"/>
      <w:sz w:val="21"/>
      <w:szCs w:val="22"/>
    </w:rPr>
  </w:style>
  <w:style w:type="paragraph" w:styleId="a7">
    <w:name w:val="Balloon Text"/>
    <w:basedOn w:val="a"/>
    <w:link w:val="a8"/>
    <w:uiPriority w:val="99"/>
    <w:semiHidden/>
    <w:unhideWhenUsed/>
    <w:rsid w:val="00257AEC"/>
    <w:rPr>
      <w:rFonts w:ascii="Arial" w:eastAsia="ＭＳ ゴシック" w:hAnsi="Arial"/>
      <w:sz w:val="18"/>
      <w:szCs w:val="18"/>
    </w:rPr>
  </w:style>
  <w:style w:type="character" w:customStyle="1" w:styleId="a8">
    <w:name w:val="吹き出し (文字)"/>
    <w:link w:val="a7"/>
    <w:uiPriority w:val="99"/>
    <w:semiHidden/>
    <w:rsid w:val="00257AEC"/>
    <w:rPr>
      <w:rFonts w:ascii="Arial" w:eastAsia="ＭＳ ゴシック" w:hAnsi="Arial" w:cs="Times New Roman"/>
      <w:kern w:val="2"/>
      <w:sz w:val="18"/>
      <w:szCs w:val="18"/>
    </w:rPr>
  </w:style>
  <w:style w:type="paragraph" w:styleId="a9">
    <w:name w:val="Revision"/>
    <w:hidden/>
    <w:uiPriority w:val="99"/>
    <w:semiHidden/>
    <w:rsid w:val="000B4BCF"/>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692</TotalTime>
  <Pages>1</Pages>
  <Words>76</Words>
  <Characters>435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cp:lastModifiedBy>Administrator</cp:lastModifiedBy>
  <cp:revision>39</cp:revision>
  <cp:lastPrinted>2024-06-04T04:08:00Z</cp:lastPrinted>
  <dcterms:created xsi:type="dcterms:W3CDTF">2019-09-12T07:08:00Z</dcterms:created>
  <dcterms:modified xsi:type="dcterms:W3CDTF">2024-06-05T00:00:00Z</dcterms:modified>
</cp:coreProperties>
</file>